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1242B" w14:textId="4C711E92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1AA1242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242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242D" w14:textId="77777777" w:rsidR="0055375D" w:rsidRPr="004D4BAD" w:rsidRDefault="00D879A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879A2">
              <w:rPr>
                <w:b/>
                <w:sz w:val="26"/>
                <w:szCs w:val="26"/>
                <w:lang w:val="en-US"/>
              </w:rPr>
              <w:t>203B</w:t>
            </w:r>
            <w:r w:rsidR="004D4BAD">
              <w:rPr>
                <w:b/>
                <w:sz w:val="26"/>
                <w:szCs w:val="26"/>
              </w:rPr>
              <w:t>_076</w:t>
            </w:r>
          </w:p>
        </w:tc>
      </w:tr>
      <w:tr w:rsidR="0055375D" w:rsidRPr="00C44B8B" w14:paraId="1AA1243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242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2430" w14:textId="77777777" w:rsidR="0055375D" w:rsidRPr="0077616C" w:rsidRDefault="004139A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77616C">
              <w:rPr>
                <w:b/>
                <w:sz w:val="26"/>
                <w:szCs w:val="26"/>
                <w:lang w:val="en-US"/>
              </w:rPr>
              <w:t>2025462</w:t>
            </w:r>
            <w:r w:rsidR="0055375D" w:rsidRPr="0077616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1A72C8" w14:paraId="1B16A4B5" w14:textId="77777777" w:rsidTr="0053733C">
        <w:trPr>
          <w:jc w:val="right"/>
        </w:trPr>
        <w:tc>
          <w:tcPr>
            <w:tcW w:w="5500" w:type="dxa"/>
            <w:hideMark/>
          </w:tcPr>
          <w:p w14:paraId="5031A1BD" w14:textId="77777777" w:rsidR="001A72C8" w:rsidRDefault="001A72C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1A72C8" w:rsidRPr="006A2A48" w14:paraId="3AA8A95F" w14:textId="77777777" w:rsidTr="0053733C">
        <w:trPr>
          <w:jc w:val="right"/>
        </w:trPr>
        <w:tc>
          <w:tcPr>
            <w:tcW w:w="5500" w:type="dxa"/>
            <w:hideMark/>
          </w:tcPr>
          <w:p w14:paraId="4EB96D73" w14:textId="77777777" w:rsidR="001A72C8" w:rsidRPr="006A2A48" w:rsidRDefault="001A72C8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1A72C8" w:rsidRPr="006A2A48" w14:paraId="23D15896" w14:textId="77777777" w:rsidTr="0053733C">
        <w:trPr>
          <w:jc w:val="right"/>
        </w:trPr>
        <w:tc>
          <w:tcPr>
            <w:tcW w:w="5500" w:type="dxa"/>
            <w:hideMark/>
          </w:tcPr>
          <w:p w14:paraId="73767E1F" w14:textId="77777777" w:rsidR="001A72C8" w:rsidRPr="006A2A48" w:rsidRDefault="001A72C8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1A72C8" w:rsidRPr="006A2A48" w14:paraId="05146BBC" w14:textId="77777777" w:rsidTr="0053733C">
        <w:trPr>
          <w:jc w:val="right"/>
        </w:trPr>
        <w:tc>
          <w:tcPr>
            <w:tcW w:w="5500" w:type="dxa"/>
            <w:hideMark/>
          </w:tcPr>
          <w:p w14:paraId="31402692" w14:textId="77777777" w:rsidR="001A72C8" w:rsidRPr="006A2A48" w:rsidRDefault="001A72C8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1A72C8" w14:paraId="6FE23B10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7B75C3B7" w14:textId="77777777" w:rsidR="001A72C8" w:rsidRDefault="001A72C8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1A72C8" w:rsidRPr="006A2A48" w14:paraId="1B6352ED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5500D11E" w14:textId="77777777" w:rsidR="001A72C8" w:rsidRPr="006A2A48" w:rsidRDefault="001A72C8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AA12436" w14:textId="77777777" w:rsidR="0026453A" w:rsidRPr="00697DC5" w:rsidRDefault="0026453A" w:rsidP="0026453A"/>
    <w:p w14:paraId="1AA12437" w14:textId="77777777" w:rsidR="0026453A" w:rsidRPr="00697DC5" w:rsidRDefault="0026453A" w:rsidP="0026453A"/>
    <w:p w14:paraId="1AA12438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1AA12439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C26A0">
        <w:rPr>
          <w:b/>
          <w:sz w:val="26"/>
          <w:szCs w:val="26"/>
        </w:rPr>
        <w:t>(</w:t>
      </w:r>
      <w:r w:rsidR="004139A0" w:rsidRPr="009D16D7">
        <w:rPr>
          <w:b/>
          <w:sz w:val="26"/>
          <w:szCs w:val="26"/>
        </w:rPr>
        <w:t>Болт М8х40 оцинкованный</w:t>
      </w:r>
      <w:r w:rsidR="00EC26A0">
        <w:rPr>
          <w:b/>
          <w:sz w:val="26"/>
          <w:szCs w:val="26"/>
        </w:rPr>
        <w:t>)</w:t>
      </w:r>
      <w:r w:rsidR="009D16D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1AA1243A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1AA1243B" w14:textId="77777777"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AA1243C" w14:textId="77777777" w:rsidR="00EC26A0" w:rsidRDefault="00EC26A0" w:rsidP="00EC26A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1AA1243D" w14:textId="77777777" w:rsidR="00EC26A0" w:rsidRDefault="00EC26A0" w:rsidP="00EC26A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A1243E" w14:textId="77777777"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AA1243F" w14:textId="77777777" w:rsidR="00EC26A0" w:rsidRDefault="00EC26A0" w:rsidP="00EC26A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1AA12440" w14:textId="77777777"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AA12441" w14:textId="77777777"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AA12442" w14:textId="77777777"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AA12443" w14:textId="77777777"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AA12444" w14:textId="77777777"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1AA12445" w14:textId="77777777"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AA12446" w14:textId="08D763FB" w:rsidR="00EC26A0" w:rsidRDefault="00EC26A0" w:rsidP="00EC26A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1A72C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AA12447" w14:textId="77777777" w:rsidR="00EC26A0" w:rsidRDefault="00EC26A0" w:rsidP="00EC26A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1AA12448" w14:textId="77777777" w:rsidR="00EC26A0" w:rsidRDefault="00EC26A0" w:rsidP="00EC26A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1AA12449" w14:textId="77777777" w:rsidR="00EC26A0" w:rsidRDefault="00EC26A0" w:rsidP="00EC26A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AA1244A" w14:textId="77777777" w:rsidR="00EC26A0" w:rsidRDefault="00EC26A0" w:rsidP="00EC26A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1AA1244B" w14:textId="77777777" w:rsidR="00EC26A0" w:rsidRDefault="00EC26A0" w:rsidP="00EC26A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AA1244C" w14:textId="77777777" w:rsidR="00EC26A0" w:rsidRDefault="00EC26A0" w:rsidP="00EC26A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1AA1244D" w14:textId="77777777"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AA1244E" w14:textId="77777777"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1AA1244F" w14:textId="77777777" w:rsidR="00EC26A0" w:rsidRDefault="00EC26A0" w:rsidP="00EC26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1AA12450" w14:textId="77777777" w:rsidR="00EC26A0" w:rsidRDefault="00EC26A0" w:rsidP="00EC26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1AA12451" w14:textId="77777777" w:rsidR="00EC26A0" w:rsidRDefault="00EC26A0" w:rsidP="00EC26A0">
      <w:pPr>
        <w:spacing w:line="276" w:lineRule="auto"/>
        <w:rPr>
          <w:sz w:val="24"/>
          <w:szCs w:val="24"/>
        </w:rPr>
      </w:pPr>
    </w:p>
    <w:p w14:paraId="1AA12452" w14:textId="77777777"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AA12453" w14:textId="77777777"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AA12454" w14:textId="77777777"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A12455" w14:textId="77777777"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AA12456" w14:textId="77777777"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AA12457" w14:textId="77777777"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A12458" w14:textId="77777777"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AA12459" w14:textId="77777777"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1AA1245A" w14:textId="77777777"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AA1245B" w14:textId="77777777"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1AA1245C" w14:textId="77777777"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1AA1245D" w14:textId="77777777" w:rsidR="00EC26A0" w:rsidRDefault="00EC26A0" w:rsidP="00EC26A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1AA1245E" w14:textId="77777777" w:rsidR="00EC26A0" w:rsidRDefault="00EC26A0" w:rsidP="00EC26A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1AA1245F" w14:textId="77777777" w:rsidR="00EC26A0" w:rsidRDefault="00EC26A0" w:rsidP="00EC26A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AA12460" w14:textId="493E5083"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1A72C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AA12461" w14:textId="77777777" w:rsidR="00EC26A0" w:rsidRDefault="00EC26A0" w:rsidP="00EC26A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AA12462" w14:textId="77777777" w:rsidR="00EC26A0" w:rsidRDefault="00EC26A0" w:rsidP="00EC26A0">
      <w:pPr>
        <w:rPr>
          <w:sz w:val="26"/>
          <w:szCs w:val="26"/>
        </w:rPr>
      </w:pPr>
    </w:p>
    <w:p w14:paraId="1AA12463" w14:textId="77777777" w:rsidR="00EC26A0" w:rsidRDefault="00EC26A0" w:rsidP="00EC26A0">
      <w:pPr>
        <w:rPr>
          <w:sz w:val="26"/>
          <w:szCs w:val="26"/>
        </w:rPr>
      </w:pPr>
    </w:p>
    <w:p w14:paraId="6F49C494" w14:textId="77777777" w:rsidR="001A72C8" w:rsidRPr="00CB6078" w:rsidRDefault="001A72C8" w:rsidP="001A72C8">
      <w:pPr>
        <w:ind w:firstLine="0"/>
        <w:rPr>
          <w:sz w:val="22"/>
          <w:szCs w:val="22"/>
        </w:rPr>
      </w:pPr>
      <w:bookmarkStart w:id="2" w:name="_GoBack"/>
      <w:bookmarkEnd w:id="2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7C076590" w14:textId="77777777" w:rsidR="001A72C8" w:rsidRPr="00CB6078" w:rsidRDefault="001A72C8" w:rsidP="001A72C8">
      <w:pPr>
        <w:ind w:firstLine="0"/>
        <w:rPr>
          <w:sz w:val="26"/>
          <w:szCs w:val="26"/>
        </w:rPr>
      </w:pPr>
    </w:p>
    <w:p w14:paraId="1AA12466" w14:textId="77777777" w:rsidR="008F73A3" w:rsidRPr="00697DC5" w:rsidRDefault="008F73A3" w:rsidP="00EC26A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10910" w14:textId="77777777" w:rsidR="00CC30EA" w:rsidRDefault="00CC30EA">
      <w:r>
        <w:separator/>
      </w:r>
    </w:p>
  </w:endnote>
  <w:endnote w:type="continuationSeparator" w:id="0">
    <w:p w14:paraId="7D202244" w14:textId="77777777" w:rsidR="00CC30EA" w:rsidRDefault="00CC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89803" w14:textId="77777777" w:rsidR="00CC30EA" w:rsidRDefault="00CC30EA">
      <w:r>
        <w:separator/>
      </w:r>
    </w:p>
  </w:footnote>
  <w:footnote w:type="continuationSeparator" w:id="0">
    <w:p w14:paraId="2AD02BAE" w14:textId="77777777" w:rsidR="00CC30EA" w:rsidRDefault="00CC3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1246B" w14:textId="77777777" w:rsidR="00AD7048" w:rsidRDefault="00581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AA1246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A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91B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2C8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00E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4E1A"/>
    <w:rsid w:val="0040741D"/>
    <w:rsid w:val="004077A8"/>
    <w:rsid w:val="00407B65"/>
    <w:rsid w:val="00407BB8"/>
    <w:rsid w:val="00407E0A"/>
    <w:rsid w:val="0041077B"/>
    <w:rsid w:val="00410B94"/>
    <w:rsid w:val="00411F09"/>
    <w:rsid w:val="004139A0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BAD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906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3AB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1F7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16C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6D7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C59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0EA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4FEE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A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6A0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1D90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1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A3390-C8FF-4CA1-946F-3C585818B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857D81-6539-487F-A16C-9F6B503B3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5C68F-1F27-43FA-B11F-B5526D5694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CC3E917-C665-4900-923E-54064DA8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2016-09-28T08:30:00Z</dcterms:created>
  <dcterms:modified xsi:type="dcterms:W3CDTF">2016-09-28T10:28:00Z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